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6EAB2" w14:textId="258C78D6" w:rsidR="00C312AD" w:rsidRDefault="00C312AD">
      <w:r w:rsidRPr="00490037">
        <w:rPr>
          <w:highlight w:val="yellow"/>
        </w:rPr>
        <w:t>OPTION 1 – ODOT SUPPLIED GRATE</w:t>
      </w:r>
    </w:p>
    <w:p w14:paraId="568F22D6" w14:textId="6A0E6C5B" w:rsidR="00044EFD" w:rsidRDefault="00FD3795" w:rsidP="00490037">
      <w:pPr>
        <w:spacing w:after="0"/>
      </w:pPr>
      <w:r>
        <w:t xml:space="preserve">ITEM 611 – </w:t>
      </w:r>
      <w:r w:rsidR="00490037">
        <w:t xml:space="preserve">Inlet </w:t>
      </w:r>
      <w:r>
        <w:t xml:space="preserve">Misc.: </w:t>
      </w:r>
      <w:r w:rsidR="00DD7934">
        <w:t>Barrier Inlet Screen</w:t>
      </w:r>
    </w:p>
    <w:p w14:paraId="3F056B6A" w14:textId="6AFE638B" w:rsidR="00490037" w:rsidRDefault="00490037">
      <w:r>
        <w:t>611E99500</w:t>
      </w:r>
    </w:p>
    <w:p w14:paraId="44E3E00F" w14:textId="669D63AA" w:rsidR="00DD7934" w:rsidRDefault="00DD7934">
      <w:r>
        <w:t xml:space="preserve">This item of work includes </w:t>
      </w:r>
      <w:r w:rsidR="00AF6CA2">
        <w:t>installing</w:t>
      </w:r>
      <w:r>
        <w:t xml:space="preserve"> a barrier inlet screen using a grate supplied by </w:t>
      </w:r>
      <w:r>
        <w:br/>
        <w:t>ODOT.</w:t>
      </w:r>
    </w:p>
    <w:p w14:paraId="31B9715B" w14:textId="32EADA0E" w:rsidR="00DD7934" w:rsidRDefault="00DD7934">
      <w:r>
        <w:t xml:space="preserve">Grates are available for pick up by the contractor at the </w:t>
      </w:r>
      <w:r w:rsidRPr="00C312AD">
        <w:rPr>
          <w:i/>
          <w:iCs/>
          <w:color w:val="EE0000"/>
        </w:rPr>
        <w:t>ODOT – Cleveland Maintenance Yard Located</w:t>
      </w:r>
      <w:r w:rsidR="0015409F" w:rsidRPr="00C312AD">
        <w:rPr>
          <w:i/>
          <w:iCs/>
          <w:color w:val="EE0000"/>
        </w:rPr>
        <w:t xml:space="preserve"> at 123 Maintenance Way, Garfield Heights, Ohio 44125</w:t>
      </w:r>
      <w:r w:rsidR="0015409F">
        <w:t xml:space="preserve">.  Contact the </w:t>
      </w:r>
      <w:r w:rsidR="00FD3795">
        <w:t xml:space="preserve">yard at </w:t>
      </w:r>
      <w:r w:rsidR="00FD3795" w:rsidRPr="00C312AD">
        <w:rPr>
          <w:i/>
          <w:iCs/>
          <w:color w:val="EE0000"/>
        </w:rPr>
        <w:t>216-867-5309</w:t>
      </w:r>
      <w:r w:rsidR="00FD3795" w:rsidRPr="00C312AD">
        <w:rPr>
          <w:color w:val="EE0000"/>
        </w:rPr>
        <w:t xml:space="preserve"> </w:t>
      </w:r>
      <w:r w:rsidR="00FD3795">
        <w:t>to arrange for pick up.</w:t>
      </w:r>
    </w:p>
    <w:p w14:paraId="33DBEAFD" w14:textId="602D3591" w:rsidR="00DD7934" w:rsidRDefault="0015409F">
      <w:r>
        <w:t>Prior to installation, a</w:t>
      </w:r>
      <w:r w:rsidR="00DD7934">
        <w:t xml:space="preserve">pply </w:t>
      </w:r>
      <w:r>
        <w:t xml:space="preserve">a minimum of 3 coats of </w:t>
      </w:r>
      <w:r w:rsidR="00DD7934">
        <w:t>cold galvanizing paint to all surfaces of the grate.</w:t>
      </w:r>
      <w:r>
        <w:t xml:space="preserve">  Cold galvanizing coating must meet ASTM A780.  Apply the cold galvanizing according to the </w:t>
      </w:r>
      <w:proofErr w:type="spellStart"/>
      <w:r>
        <w:t>manufacturers</w:t>
      </w:r>
      <w:proofErr w:type="spellEnd"/>
      <w:r>
        <w:t xml:space="preserve"> instructions.  </w:t>
      </w:r>
    </w:p>
    <w:p w14:paraId="02582E37" w14:textId="23A23C48" w:rsidR="00DD7934" w:rsidRDefault="00DD7934">
      <w:r>
        <w:t xml:space="preserve">Secure the grate to the </w:t>
      </w:r>
      <w:r w:rsidR="0015409F">
        <w:t xml:space="preserve">concrete </w:t>
      </w:r>
      <w:r>
        <w:t>barrier with 4 – ½” x 3” long concrete anchor screws and 9/16” zinc coated washers.</w:t>
      </w:r>
      <w:ins w:id="0" w:author="Lastovka, David" w:date="2025-10-20T14:50:00Z" w16du:dateUtc="2025-10-20T18:50:00Z">
        <w:r w:rsidR="00B120F2">
          <w:t xml:space="preserve"> </w:t>
        </w:r>
      </w:ins>
      <w:ins w:id="1" w:author="Lastovka, David" w:date="2025-10-20T14:52:00Z" w16du:dateUtc="2025-10-20T18:52:00Z">
        <w:r w:rsidR="00B120F2">
          <w:t xml:space="preserve"> All hardware shall be corrosion resistant and the corrosion protection compatible with the cold galvanized inlet screen mater</w:t>
        </w:r>
      </w:ins>
      <w:ins w:id="2" w:author="Lastovka, David" w:date="2025-10-20T14:53:00Z" w16du:dateUtc="2025-10-20T18:53:00Z">
        <w:r w:rsidR="00B120F2">
          <w:t xml:space="preserve">ial. </w:t>
        </w:r>
      </w:ins>
    </w:p>
    <w:p w14:paraId="7A62976C" w14:textId="5591DB9C" w:rsidR="00FD3795" w:rsidRDefault="001E2573">
      <w:r>
        <w:t xml:space="preserve">Include the costs for all labor, equipment and materials required to perform the work described above in the unit price bid per each for Item 611 – </w:t>
      </w:r>
      <w:r w:rsidR="00490037">
        <w:t>Inlet</w:t>
      </w:r>
      <w:r>
        <w:t xml:space="preserve"> Misc.: Barrier Inlet Screen.</w:t>
      </w:r>
    </w:p>
    <w:p w14:paraId="2B9A17CC" w14:textId="77777777" w:rsidR="001E2573" w:rsidRDefault="001E2573"/>
    <w:p w14:paraId="59FCE20C" w14:textId="612ABF1D" w:rsidR="00C312AD" w:rsidRDefault="00C312AD">
      <w:r w:rsidRPr="00490037">
        <w:rPr>
          <w:highlight w:val="yellow"/>
        </w:rPr>
        <w:t>OPTION 2 – CONTRACTOR SUPPLIED GRATE</w:t>
      </w:r>
    </w:p>
    <w:p w14:paraId="609FDE27" w14:textId="77777777" w:rsidR="00490037" w:rsidRDefault="00490037" w:rsidP="00490037">
      <w:pPr>
        <w:spacing w:after="0"/>
      </w:pPr>
      <w:r>
        <w:t>ITEM 611 – Inlet Misc.: Barrier Inlet Screen</w:t>
      </w:r>
    </w:p>
    <w:p w14:paraId="701A5A67" w14:textId="77777777" w:rsidR="00490037" w:rsidRDefault="00490037" w:rsidP="00490037">
      <w:r>
        <w:t>611E99500</w:t>
      </w:r>
    </w:p>
    <w:p w14:paraId="4ED6026B" w14:textId="39484BC4" w:rsidR="001E2573" w:rsidRDefault="001E2573" w:rsidP="001E2573">
      <w:r>
        <w:t>This item of work includes furnishing and installing a barrier inlet screen.</w:t>
      </w:r>
    </w:p>
    <w:p w14:paraId="0327AB7A" w14:textId="08221360" w:rsidR="001E2573" w:rsidRDefault="00C312AD" w:rsidP="001E2573">
      <w:r>
        <w:t>Manufacture grates from ¼” thick ASTM A36 hot rolled steel plate according to the detail on page xx.</w:t>
      </w:r>
    </w:p>
    <w:p w14:paraId="23EA0A50" w14:textId="77777777" w:rsidR="001E2573" w:rsidRDefault="001E2573" w:rsidP="001E2573">
      <w:r>
        <w:t xml:space="preserve">Prior to installation, apply a minimum of 3 coats of cold galvanizing paint to all surfaces of the grate.  Cold galvanizing coating must meet ASTM A780.  Apply the cold galvanizing according to the </w:t>
      </w:r>
      <w:proofErr w:type="spellStart"/>
      <w:r>
        <w:t>manufacturers</w:t>
      </w:r>
      <w:proofErr w:type="spellEnd"/>
      <w:r>
        <w:t xml:space="preserve"> instructions.  </w:t>
      </w:r>
    </w:p>
    <w:p w14:paraId="649A723C" w14:textId="06AED46C" w:rsidR="001E2573" w:rsidRDefault="001E2573" w:rsidP="001E2573">
      <w:r>
        <w:t>Secure the grate to the concrete barrier with 4 – ½” x 3” long concrete anchor screws and 9/16” zinc coated washers.</w:t>
      </w:r>
      <w:ins w:id="3" w:author="Lastovka, David" w:date="2025-10-20T14:53:00Z" w16du:dateUtc="2025-10-20T18:53:00Z">
        <w:r w:rsidR="00B120F2">
          <w:t xml:space="preserve"> </w:t>
        </w:r>
        <w:r w:rsidR="00B120F2">
          <w:t>All hardware shall be corrosion resistant and the corrosion protection compatible with the cold galvanized inlet screen material.</w:t>
        </w:r>
      </w:ins>
    </w:p>
    <w:p w14:paraId="100D3547" w14:textId="7C3DB98B" w:rsidR="001E2573" w:rsidRDefault="001E2573">
      <w:r>
        <w:lastRenderedPageBreak/>
        <w:t xml:space="preserve">Include the costs for all labor, equipment and materials required to perform the work described above in the unit price bid per each for Item 611 – </w:t>
      </w:r>
      <w:r w:rsidR="00490037">
        <w:t>Inlet</w:t>
      </w:r>
      <w:r>
        <w:t xml:space="preserve"> Misc.: Barrier Inlet Screen.</w:t>
      </w:r>
    </w:p>
    <w:sectPr w:rsidR="001E25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astovka, David">
    <w15:presenceInfo w15:providerId="AD" w15:userId="S::10075483@id.ohio.gov::958766f9-bf2f-4faf-aa76-8688165e9e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934"/>
    <w:rsid w:val="00044EFD"/>
    <w:rsid w:val="0015409F"/>
    <w:rsid w:val="001E2573"/>
    <w:rsid w:val="00276403"/>
    <w:rsid w:val="00341C4C"/>
    <w:rsid w:val="003556CF"/>
    <w:rsid w:val="003733D7"/>
    <w:rsid w:val="00490037"/>
    <w:rsid w:val="0066715B"/>
    <w:rsid w:val="006F7543"/>
    <w:rsid w:val="009D4462"/>
    <w:rsid w:val="00AF6CA2"/>
    <w:rsid w:val="00B120F2"/>
    <w:rsid w:val="00BD362E"/>
    <w:rsid w:val="00C00781"/>
    <w:rsid w:val="00C312AD"/>
    <w:rsid w:val="00DD7934"/>
    <w:rsid w:val="00FD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8EB4A"/>
  <w15:chartTrackingRefBased/>
  <w15:docId w15:val="{320376FD-F5E3-4E21-8BE5-3271A6F59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79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79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79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79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79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79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79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79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79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79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79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79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79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79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79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79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79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79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79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79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79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79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79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79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79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79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79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79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7934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B120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920f5b4-f35a-4bd1-ab57-79db69ad10fb}" enabled="1" method="Standard" siteId="{50f8fcc4-94d8-4f07-84eb-36ed57c7c8a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Lorincz, Jon</dc:creator>
  <cp:keywords/>
  <dc:description/>
  <cp:lastModifiedBy>Lastovka, David</cp:lastModifiedBy>
  <cp:revision>2</cp:revision>
  <dcterms:created xsi:type="dcterms:W3CDTF">2025-10-20T16:46:00Z</dcterms:created>
  <dcterms:modified xsi:type="dcterms:W3CDTF">2025-10-20T18:53:00Z</dcterms:modified>
</cp:coreProperties>
</file>